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5E2574" w14:textId="09A63FB2" w:rsidR="00421D50" w:rsidRPr="00EE0F11" w:rsidRDefault="00421D50" w:rsidP="00421D50">
      <w:pPr>
        <w:pStyle w:val="Title"/>
        <w:spacing w:before="480" w:after="120"/>
        <w:rPr>
          <w:rFonts w:ascii="Calibri" w:hAnsi="Calibri"/>
          <w:color w:val="00558C"/>
          <w:sz w:val="40"/>
          <w:szCs w:val="40"/>
        </w:rPr>
      </w:pPr>
      <w:r w:rsidRPr="00EE0F11">
        <w:rPr>
          <w:rFonts w:ascii="Calibri" w:hAnsi="Calibri"/>
          <w:color w:val="00558C"/>
          <w:sz w:val="40"/>
          <w:szCs w:val="40"/>
        </w:rPr>
        <w:t xml:space="preserve">Liaison Note to </w:t>
      </w:r>
      <w:r w:rsidR="00D95C56">
        <w:rPr>
          <w:rFonts w:ascii="Calibri" w:hAnsi="Calibri"/>
          <w:color w:val="00558C"/>
          <w:sz w:val="40"/>
          <w:szCs w:val="40"/>
        </w:rPr>
        <w:t>ITU WP5B</w:t>
      </w:r>
    </w:p>
    <w:p w14:paraId="7BCF8CE8" w14:textId="1F82E4C2" w:rsidR="00421D50" w:rsidRPr="00EE0F11" w:rsidRDefault="00E6721E" w:rsidP="00421D50">
      <w:pPr>
        <w:pStyle w:val="Title"/>
        <w:spacing w:after="120"/>
        <w:rPr>
          <w:rFonts w:ascii="Calibri" w:hAnsi="Calibri"/>
          <w:color w:val="00558C"/>
        </w:rPr>
      </w:pPr>
      <w:r w:rsidRPr="00EE0F11">
        <w:rPr>
          <w:rFonts w:ascii="Calibri" w:hAnsi="Calibri"/>
          <w:color w:val="00558C"/>
        </w:rPr>
        <w:t>Autonomous Maritime Radio Devices (AMRD)</w:t>
      </w:r>
    </w:p>
    <w:p w14:paraId="645DA234" w14:textId="77777777" w:rsidR="0064435F" w:rsidRPr="00EE0F11" w:rsidRDefault="0064435F" w:rsidP="005A638C">
      <w:pPr>
        <w:pStyle w:val="Heading1"/>
      </w:pPr>
      <w:r w:rsidRPr="00EE0F11">
        <w:t>Introduction</w:t>
      </w:r>
    </w:p>
    <w:p w14:paraId="6BDB856F" w14:textId="71EDED6F" w:rsidR="001A798A" w:rsidRDefault="00B046AB" w:rsidP="001A798A">
      <w:pPr>
        <w:pStyle w:val="BodyText"/>
      </w:pPr>
      <w:r>
        <w:t>IALA thanks WP 5B for its liaison statement on autonomous maritime radio devices (AMRD) (</w:t>
      </w:r>
      <w:r w:rsidR="00D95C56" w:rsidRPr="00D95C56">
        <w:t>Annex 24 to Working Party 5B Chairman's Report</w:t>
      </w:r>
      <w:r w:rsidR="00D95C56">
        <w:t xml:space="preserve"> provided</w:t>
      </w:r>
      <w:r w:rsidR="00E6721E" w:rsidRPr="00EE0F11">
        <w:t xml:space="preserve"> by ITU WP 5B </w:t>
      </w:r>
      <w:r w:rsidR="00D95C56" w:rsidRPr="00D95C56">
        <w:t>5B/646</w:t>
      </w:r>
      <w:r>
        <w:t>)</w:t>
      </w:r>
      <w:r w:rsidR="00E6721E" w:rsidRPr="00EE0F11">
        <w:t>.</w:t>
      </w:r>
      <w:r w:rsidR="001731A7">
        <w:t xml:space="preserve"> </w:t>
      </w:r>
      <w:r w:rsidRPr="00EE0F11">
        <w:t>During the meeting</w:t>
      </w:r>
      <w:r w:rsidR="001802A5">
        <w:t>s</w:t>
      </w:r>
      <w:r w:rsidRPr="00EE0F11">
        <w:t xml:space="preserve"> of IALA </w:t>
      </w:r>
      <w:r>
        <w:t>ENAV and ARM</w:t>
      </w:r>
      <w:r w:rsidRPr="00EE0F11">
        <w:t xml:space="preserve">, held </w:t>
      </w:r>
      <w:r>
        <w:t>1 – 5 April 2019</w:t>
      </w:r>
      <w:r w:rsidRPr="00EE0F11">
        <w:t xml:space="preserve">, IALA reviewed </w:t>
      </w:r>
      <w:r>
        <w:t>and</w:t>
      </w:r>
      <w:r w:rsidR="00E6721E" w:rsidRPr="00EE0F11">
        <w:t xml:space="preserve"> </w:t>
      </w:r>
      <w:r>
        <w:t xml:space="preserve">considered </w:t>
      </w:r>
      <w:r w:rsidR="001A798A">
        <w:t xml:space="preserve">the </w:t>
      </w:r>
      <w:r>
        <w:t xml:space="preserve">liaison statement from </w:t>
      </w:r>
      <w:r w:rsidR="001A798A">
        <w:t>WP</w:t>
      </w:r>
      <w:r>
        <w:t xml:space="preserve"> </w:t>
      </w:r>
      <w:r w:rsidR="001A798A">
        <w:t>5B</w:t>
      </w:r>
      <w:r w:rsidR="00427837">
        <w:t xml:space="preserve"> and the outcomes of the IMO NCSR deliberations on AMRD.</w:t>
      </w:r>
    </w:p>
    <w:p w14:paraId="2FFE469E" w14:textId="2041F805" w:rsidR="00902AA4" w:rsidRDefault="00E6721E" w:rsidP="001A798A">
      <w:pPr>
        <w:pStyle w:val="Heading1"/>
      </w:pPr>
      <w:r w:rsidRPr="00EE0F11">
        <w:t>D</w:t>
      </w:r>
      <w:r w:rsidR="00D95C56">
        <w:t>iscussion</w:t>
      </w:r>
    </w:p>
    <w:p w14:paraId="0AD4944B" w14:textId="02777DCF" w:rsidR="00CE3C21" w:rsidRDefault="00CE3C21" w:rsidP="000E5B94">
      <w:pPr>
        <w:pStyle w:val="BodyText"/>
        <w:rPr>
          <w:lang w:eastAsia="ja-JP"/>
        </w:rPr>
      </w:pPr>
      <w:r>
        <w:rPr>
          <w:lang w:eastAsia="ja-JP"/>
        </w:rPr>
        <w:t>IALA ARM and ENAV were of the view that:</w:t>
      </w:r>
    </w:p>
    <w:p w14:paraId="0A565BB1" w14:textId="4FBAC20B" w:rsidR="0098355D" w:rsidRDefault="001E5F9C" w:rsidP="000E5B94">
      <w:pPr>
        <w:pStyle w:val="BodyText"/>
        <w:keepNext/>
        <w:numPr>
          <w:ilvl w:val="0"/>
          <w:numId w:val="44"/>
        </w:numPr>
        <w:rPr>
          <w:lang w:eastAsia="ja-JP"/>
        </w:rPr>
      </w:pPr>
      <w:r>
        <w:rPr>
          <w:lang w:eastAsia="ja-JP"/>
        </w:rPr>
        <w:t xml:space="preserve">IALA agrees with the content of the liaison statement provided to WP 5B by the IMO </w:t>
      </w:r>
      <w:r w:rsidR="00427837">
        <w:rPr>
          <w:lang w:eastAsia="ja-JP"/>
        </w:rPr>
        <w:t xml:space="preserve">NCSR subcommittee </w:t>
      </w:r>
      <w:r>
        <w:rPr>
          <w:lang w:eastAsia="ja-JP"/>
        </w:rPr>
        <w:t xml:space="preserve">(5B/657) </w:t>
      </w:r>
      <w:r w:rsidR="002A66E3">
        <w:rPr>
          <w:lang w:eastAsia="ja-JP"/>
        </w:rPr>
        <w:t xml:space="preserve">in response to Annex 24 to 5B/646, </w:t>
      </w:r>
      <w:r>
        <w:rPr>
          <w:lang w:eastAsia="ja-JP"/>
        </w:rPr>
        <w:t>on the list of application for Group A</w:t>
      </w:r>
      <w:r w:rsidR="002E5D24">
        <w:rPr>
          <w:lang w:eastAsia="ja-JP"/>
        </w:rPr>
        <w:t xml:space="preserve"> </w:t>
      </w:r>
      <w:r w:rsidR="00682E18">
        <w:rPr>
          <w:lang w:eastAsia="ja-JP"/>
        </w:rPr>
        <w:t xml:space="preserve">&amp; B </w:t>
      </w:r>
      <w:r>
        <w:rPr>
          <w:lang w:eastAsia="ja-JP"/>
        </w:rPr>
        <w:t xml:space="preserve">AMRD. Namely, this list of </w:t>
      </w:r>
      <w:r w:rsidR="002A66E3">
        <w:rPr>
          <w:lang w:eastAsia="ja-JP"/>
        </w:rPr>
        <w:t xml:space="preserve">suggested </w:t>
      </w:r>
      <w:r>
        <w:rPr>
          <w:lang w:eastAsia="ja-JP"/>
        </w:rPr>
        <w:t>application</w:t>
      </w:r>
      <w:r w:rsidR="002A66E3">
        <w:rPr>
          <w:lang w:eastAsia="ja-JP"/>
        </w:rPr>
        <w:t>s</w:t>
      </w:r>
      <w:r>
        <w:rPr>
          <w:lang w:eastAsia="ja-JP"/>
        </w:rPr>
        <w:t xml:space="preserve"> for Group A AMRD are:</w:t>
      </w:r>
    </w:p>
    <w:p w14:paraId="71EBC56D" w14:textId="77777777" w:rsidR="001E5F9C" w:rsidRPr="001E5F9C" w:rsidRDefault="001E5F9C" w:rsidP="000E5B94">
      <w:pPr>
        <w:pStyle w:val="BodyText"/>
        <w:ind w:left="720"/>
        <w:rPr>
          <w:i/>
          <w:lang w:eastAsia="ja-JP"/>
        </w:rPr>
      </w:pPr>
      <w:r w:rsidRPr="001E5F9C">
        <w:rPr>
          <w:i/>
          <w:lang w:eastAsia="ja-JP"/>
        </w:rPr>
        <w:t>Group A AMRD</w:t>
      </w:r>
    </w:p>
    <w:p w14:paraId="7D01DCFB" w14:textId="550ADF04" w:rsidR="001E5F9C" w:rsidRPr="001E5F9C" w:rsidRDefault="001E5F9C" w:rsidP="000E5B94">
      <w:pPr>
        <w:pStyle w:val="BodyText"/>
        <w:keepNext/>
        <w:numPr>
          <w:ilvl w:val="1"/>
          <w:numId w:val="44"/>
        </w:numPr>
        <w:rPr>
          <w:lang w:eastAsia="ja-JP"/>
        </w:rPr>
      </w:pPr>
      <w:r w:rsidRPr="001E5F9C">
        <w:rPr>
          <w:lang w:eastAsia="ja-JP"/>
        </w:rPr>
        <w:t xml:space="preserve">MOB Class M </w:t>
      </w:r>
    </w:p>
    <w:p w14:paraId="0526D16A" w14:textId="02BC8105" w:rsidR="001E5F9C" w:rsidRDefault="001E5F9C" w:rsidP="000E5B94">
      <w:pPr>
        <w:pStyle w:val="BodyText"/>
        <w:keepNext/>
        <w:numPr>
          <w:ilvl w:val="1"/>
          <w:numId w:val="44"/>
        </w:numPr>
        <w:rPr>
          <w:lang w:eastAsia="ja-JP"/>
        </w:rPr>
      </w:pPr>
      <w:r w:rsidRPr="001E5F9C">
        <w:rPr>
          <w:lang w:eastAsia="ja-JP"/>
        </w:rPr>
        <w:t xml:space="preserve">Mobile </w:t>
      </w:r>
      <w:proofErr w:type="spellStart"/>
      <w:r w:rsidRPr="001E5F9C">
        <w:rPr>
          <w:lang w:eastAsia="ja-JP"/>
        </w:rPr>
        <w:t>AtoN</w:t>
      </w:r>
      <w:proofErr w:type="spellEnd"/>
    </w:p>
    <w:p w14:paraId="476FF92C" w14:textId="63A14261" w:rsidR="00682E18" w:rsidRDefault="00682E18" w:rsidP="000E5B94">
      <w:pPr>
        <w:pStyle w:val="BodyText"/>
        <w:keepNext/>
        <w:ind w:left="720"/>
        <w:rPr>
          <w:lang w:eastAsia="ja-JP"/>
        </w:rPr>
      </w:pPr>
      <w:r>
        <w:rPr>
          <w:lang w:eastAsia="ja-JP"/>
        </w:rPr>
        <w:t xml:space="preserve">It should be noted that the Mobile </w:t>
      </w:r>
      <w:proofErr w:type="spellStart"/>
      <w:r>
        <w:rPr>
          <w:lang w:eastAsia="ja-JP"/>
        </w:rPr>
        <w:t>AtoN</w:t>
      </w:r>
      <w:proofErr w:type="spellEnd"/>
      <w:r>
        <w:rPr>
          <w:lang w:eastAsia="ja-JP"/>
        </w:rPr>
        <w:t xml:space="preserve"> will cover </w:t>
      </w:r>
      <w:del w:id="0" w:author="Tom Southall" w:date="2019-04-05T09:43:00Z">
        <w:r w:rsidDel="00AF7962">
          <w:rPr>
            <w:lang w:eastAsia="ja-JP"/>
          </w:rPr>
          <w:delText xml:space="preserve">for </w:delText>
        </w:r>
      </w:del>
      <w:r>
        <w:rPr>
          <w:lang w:eastAsia="ja-JP"/>
        </w:rPr>
        <w:t xml:space="preserve">a broad range of </w:t>
      </w:r>
      <w:r w:rsidR="00427837">
        <w:rPr>
          <w:lang w:eastAsia="ja-JP"/>
        </w:rPr>
        <w:t>hazards to navigation</w:t>
      </w:r>
      <w:del w:id="1" w:author="Tom Southall" w:date="2019-04-05T09:43:00Z">
        <w:r w:rsidDel="00AF7962">
          <w:rPr>
            <w:lang w:eastAsia="ja-JP"/>
          </w:rPr>
          <w:delText xml:space="preserve"> such as derelict, iceberg etc.</w:delText>
        </w:r>
      </w:del>
      <w:r>
        <w:rPr>
          <w:lang w:eastAsia="ja-JP"/>
        </w:rPr>
        <w:t xml:space="preserve"> identified as per section </w:t>
      </w:r>
      <w:r w:rsidR="00DF3A69">
        <w:rPr>
          <w:lang w:eastAsia="ja-JP"/>
        </w:rPr>
        <w:t>5</w:t>
      </w:r>
      <w:r>
        <w:rPr>
          <w:lang w:eastAsia="ja-JP"/>
        </w:rPr>
        <w:t>c below.</w:t>
      </w:r>
    </w:p>
    <w:p w14:paraId="274F8DF6" w14:textId="5B111C92" w:rsidR="00D95C56" w:rsidRPr="000E5B94" w:rsidRDefault="00157258" w:rsidP="000E5B94">
      <w:pPr>
        <w:pStyle w:val="BodyText"/>
        <w:keepNext/>
        <w:numPr>
          <w:ilvl w:val="0"/>
          <w:numId w:val="44"/>
        </w:numPr>
        <w:rPr>
          <w:lang w:val="en-US" w:eastAsia="zh-CN"/>
        </w:rPr>
      </w:pPr>
      <w:r>
        <w:rPr>
          <w:lang w:val="en-US" w:eastAsia="zh-CN"/>
        </w:rPr>
        <w:t>IALA agrees that some applications for Group B may be conditional in that they represent a certain level of hazard.</w:t>
      </w:r>
      <w:r w:rsidR="00D95C56" w:rsidRPr="000E5B94">
        <w:rPr>
          <w:strike/>
          <w:lang w:eastAsia="ko-KR"/>
        </w:rPr>
        <w:t xml:space="preserve"> </w:t>
      </w:r>
    </w:p>
    <w:p w14:paraId="3205CECA" w14:textId="6D8585CF" w:rsidR="00D95C56" w:rsidRDefault="00DF3A69" w:rsidP="000E5B94">
      <w:pPr>
        <w:pStyle w:val="BodyText"/>
        <w:numPr>
          <w:ilvl w:val="0"/>
          <w:numId w:val="44"/>
        </w:numPr>
        <w:rPr>
          <w:lang w:eastAsia="ko-KR"/>
        </w:rPr>
      </w:pPr>
      <w:r>
        <w:t>It is anticipated that all M</w:t>
      </w:r>
      <w:r w:rsidR="00806B49">
        <w:t xml:space="preserve">obile </w:t>
      </w:r>
      <w:proofErr w:type="spellStart"/>
      <w:r w:rsidR="00D95C56" w:rsidRPr="001622BC">
        <w:t>AtoN</w:t>
      </w:r>
      <w:proofErr w:type="spellEnd"/>
      <w:r w:rsidR="00D95C56" w:rsidRPr="001622BC">
        <w:t xml:space="preserve"> </w:t>
      </w:r>
      <w:r>
        <w:t>will be fitted with Physical</w:t>
      </w:r>
      <w:r w:rsidR="00D95C56" w:rsidRPr="001622BC">
        <w:t xml:space="preserve"> </w:t>
      </w:r>
      <w:r w:rsidR="00806B49">
        <w:t>AIS</w:t>
      </w:r>
      <w:r>
        <w:t xml:space="preserve"> and will therefore be considered to be </w:t>
      </w:r>
      <w:del w:id="2" w:author="Tom Southall" w:date="2019-04-05T09:45:00Z">
        <w:r w:rsidR="00D95C56" w:rsidRPr="001622BC" w:rsidDel="00AF7962">
          <w:delText xml:space="preserve"> </w:delText>
        </w:r>
      </w:del>
      <w:r w:rsidR="00806B49">
        <w:t>G</w:t>
      </w:r>
      <w:r w:rsidR="00D95C56" w:rsidRPr="001622BC">
        <w:t>roup A</w:t>
      </w:r>
      <w:r w:rsidR="00806B49">
        <w:t xml:space="preserve"> AMRD</w:t>
      </w:r>
      <w:r w:rsidR="00D95C56" w:rsidRPr="001622BC">
        <w:t xml:space="preserve">. </w:t>
      </w:r>
      <w:r>
        <w:t xml:space="preserve">IALA does not recommend the use of any virtual </w:t>
      </w:r>
      <w:proofErr w:type="spellStart"/>
      <w:r>
        <w:t>MAtoN</w:t>
      </w:r>
      <w:proofErr w:type="spellEnd"/>
      <w:r>
        <w:t xml:space="preserve"> and does not intend to provide any further guidance on this aspect.</w:t>
      </w:r>
    </w:p>
    <w:p w14:paraId="20B3CC41" w14:textId="25D562D1" w:rsidR="00D95C56" w:rsidRPr="001622BC" w:rsidRDefault="00D95C56" w:rsidP="000E5B94">
      <w:pPr>
        <w:pStyle w:val="BodyText"/>
        <w:numPr>
          <w:ilvl w:val="0"/>
          <w:numId w:val="44"/>
        </w:numPr>
        <w:rPr>
          <w:lang w:eastAsia="ko-KR"/>
        </w:rPr>
      </w:pPr>
      <w:r>
        <w:rPr>
          <w:lang w:eastAsia="ko-KR"/>
        </w:rPr>
        <w:t xml:space="preserve">A new </w:t>
      </w:r>
      <w:r w:rsidRPr="001622BC">
        <w:rPr>
          <w:lang w:eastAsia="ko-KR"/>
        </w:rPr>
        <w:t xml:space="preserve">numbering scheme suggested for </w:t>
      </w:r>
      <w:r w:rsidR="00806B49">
        <w:rPr>
          <w:lang w:eastAsia="ko-KR"/>
        </w:rPr>
        <w:t>G</w:t>
      </w:r>
      <w:r>
        <w:rPr>
          <w:lang w:eastAsia="ko-KR"/>
        </w:rPr>
        <w:t>roup A</w:t>
      </w:r>
      <w:r w:rsidR="00806B49">
        <w:rPr>
          <w:lang w:eastAsia="ko-KR"/>
        </w:rPr>
        <w:t xml:space="preserve"> AMRD</w:t>
      </w:r>
      <w:r>
        <w:rPr>
          <w:lang w:eastAsia="ko-KR"/>
        </w:rPr>
        <w:t xml:space="preserve"> </w:t>
      </w:r>
      <w:r w:rsidRPr="001622BC">
        <w:rPr>
          <w:lang w:eastAsia="ko-KR"/>
        </w:rPr>
        <w:t>would not be necessary because:</w:t>
      </w:r>
    </w:p>
    <w:p w14:paraId="2CAF9A34" w14:textId="063CB609" w:rsidR="00D95C56" w:rsidRPr="00524FAB" w:rsidRDefault="00806B49" w:rsidP="000E5B94">
      <w:pPr>
        <w:pStyle w:val="BodyText"/>
        <w:numPr>
          <w:ilvl w:val="1"/>
          <w:numId w:val="44"/>
        </w:numPr>
        <w:rPr>
          <w:lang w:eastAsia="ko-KR"/>
        </w:rPr>
      </w:pPr>
      <w:r>
        <w:rPr>
          <w:lang w:eastAsia="ko-KR"/>
        </w:rPr>
        <w:t xml:space="preserve">Recommendation </w:t>
      </w:r>
      <w:r w:rsidR="00D95C56" w:rsidRPr="001622BC">
        <w:rPr>
          <w:lang w:eastAsia="ko-KR"/>
        </w:rPr>
        <w:t>ITU-R M.585</w:t>
      </w:r>
      <w:r w:rsidR="00D95C56" w:rsidRPr="00D143F1">
        <w:rPr>
          <w:lang w:eastAsia="ko-KR"/>
        </w:rPr>
        <w:t xml:space="preserve"> has a MMSI numbering scheme</w:t>
      </w:r>
      <w:r w:rsidR="00D95C56" w:rsidRPr="001622BC">
        <w:rPr>
          <w:lang w:eastAsia="ko-KR"/>
        </w:rPr>
        <w:t xml:space="preserve"> </w:t>
      </w:r>
      <w:r w:rsidR="00D95C56" w:rsidRPr="00D143F1">
        <w:rPr>
          <w:lang w:eastAsia="ko-KR"/>
        </w:rPr>
        <w:t xml:space="preserve">for AIS </w:t>
      </w:r>
      <w:proofErr w:type="spellStart"/>
      <w:r w:rsidR="00D95C56" w:rsidRPr="00D143F1">
        <w:rPr>
          <w:lang w:eastAsia="ko-KR"/>
        </w:rPr>
        <w:t>AtoN</w:t>
      </w:r>
      <w:proofErr w:type="spellEnd"/>
      <w:del w:id="3" w:author="Tom Southall" w:date="2019-04-05T09:46:00Z">
        <w:r w:rsidR="00D95C56" w:rsidRPr="00D143F1" w:rsidDel="00AF7962">
          <w:rPr>
            <w:lang w:eastAsia="ko-KR"/>
          </w:rPr>
          <w:delText>s</w:delText>
        </w:r>
      </w:del>
      <w:r w:rsidR="00D95C56" w:rsidRPr="00D143F1">
        <w:rPr>
          <w:lang w:eastAsia="ko-KR"/>
        </w:rPr>
        <w:t xml:space="preserve"> that is suitable for M</w:t>
      </w:r>
      <w:r>
        <w:rPr>
          <w:lang w:eastAsia="ko-KR"/>
        </w:rPr>
        <w:t xml:space="preserve">obile </w:t>
      </w:r>
      <w:proofErr w:type="spellStart"/>
      <w:r w:rsidR="00D95C56" w:rsidRPr="00D143F1">
        <w:rPr>
          <w:lang w:eastAsia="ko-KR"/>
        </w:rPr>
        <w:t>AtoN</w:t>
      </w:r>
      <w:proofErr w:type="spellEnd"/>
      <w:del w:id="4" w:author="Tom Southall" w:date="2019-04-05T09:46:00Z">
        <w:r w:rsidR="00D95C56" w:rsidRPr="00D143F1" w:rsidDel="00AF7962">
          <w:rPr>
            <w:lang w:eastAsia="ko-KR"/>
          </w:rPr>
          <w:delText>s</w:delText>
        </w:r>
      </w:del>
      <w:r w:rsidR="00D95C56" w:rsidRPr="00D143F1">
        <w:rPr>
          <w:lang w:eastAsia="ko-KR"/>
        </w:rPr>
        <w:t xml:space="preserve"> and also has a numbering scheme for </w:t>
      </w:r>
      <w:r w:rsidR="00D95C56" w:rsidRPr="00524FAB">
        <w:rPr>
          <w:lang w:eastAsia="ko-KR"/>
        </w:rPr>
        <w:t>MOB Class M (</w:t>
      </w:r>
      <w:r w:rsidR="004738A7">
        <w:rPr>
          <w:lang w:eastAsia="ko-KR"/>
        </w:rPr>
        <w:t>G</w:t>
      </w:r>
      <w:r w:rsidR="00D95C56" w:rsidRPr="00524FAB">
        <w:rPr>
          <w:lang w:eastAsia="ko-KR"/>
        </w:rPr>
        <w:t>roup A AMRD)</w:t>
      </w:r>
    </w:p>
    <w:p w14:paraId="67BB8665" w14:textId="2A97227A" w:rsidR="00D95C56" w:rsidRPr="001622BC" w:rsidRDefault="004738A7" w:rsidP="000E5B94">
      <w:pPr>
        <w:pStyle w:val="BodyText"/>
        <w:numPr>
          <w:ilvl w:val="1"/>
          <w:numId w:val="44"/>
        </w:numPr>
        <w:rPr>
          <w:lang w:eastAsia="ko-KR"/>
        </w:rPr>
      </w:pPr>
      <w:r>
        <w:t>T</w:t>
      </w:r>
      <w:r w:rsidR="00D95C56" w:rsidRPr="001622BC">
        <w:t>he competent authority remains responsible for</w:t>
      </w:r>
      <w:r w:rsidR="00D95C56" w:rsidRPr="00524FAB">
        <w:t xml:space="preserve"> </w:t>
      </w:r>
      <w:r w:rsidR="00D95C56" w:rsidRPr="001622BC">
        <w:t xml:space="preserve">the establishment and operation of </w:t>
      </w:r>
      <w:proofErr w:type="spellStart"/>
      <w:r>
        <w:t>AtoN</w:t>
      </w:r>
      <w:proofErr w:type="spellEnd"/>
      <w:r w:rsidR="00D95C56" w:rsidRPr="001622BC">
        <w:t xml:space="preserve">. The use of the </w:t>
      </w:r>
      <w:r>
        <w:t>current</w:t>
      </w:r>
      <w:r w:rsidRPr="001622BC">
        <w:t xml:space="preserve"> </w:t>
      </w:r>
      <w:r w:rsidR="00D95C56" w:rsidRPr="001622BC">
        <w:t xml:space="preserve">MMSI numbering scheme for AIS </w:t>
      </w:r>
      <w:proofErr w:type="spellStart"/>
      <w:r>
        <w:t>AtoN</w:t>
      </w:r>
      <w:proofErr w:type="spellEnd"/>
      <w:r w:rsidR="00D95C56" w:rsidRPr="001622BC">
        <w:t xml:space="preserve"> will ensure M</w:t>
      </w:r>
      <w:r>
        <w:t xml:space="preserve">obile </w:t>
      </w:r>
      <w:proofErr w:type="spellStart"/>
      <w:r w:rsidR="00D95C56" w:rsidRPr="001622BC">
        <w:t>AtoN</w:t>
      </w:r>
      <w:proofErr w:type="spellEnd"/>
      <w:r w:rsidR="00D95C56" w:rsidRPr="001622BC">
        <w:t xml:space="preserve"> applicants go through the regulatory approval process.</w:t>
      </w:r>
    </w:p>
    <w:p w14:paraId="201FB1CD" w14:textId="4E1A165D" w:rsidR="00D95C56" w:rsidRPr="001622BC" w:rsidRDefault="00D95C56" w:rsidP="000E5B94">
      <w:pPr>
        <w:pStyle w:val="BodyText"/>
        <w:numPr>
          <w:ilvl w:val="1"/>
          <w:numId w:val="44"/>
        </w:numPr>
        <w:rPr>
          <w:lang w:eastAsia="ko-KR"/>
        </w:rPr>
      </w:pPr>
      <w:r w:rsidRPr="001622BC">
        <w:t>Without a regulatory approval process</w:t>
      </w:r>
      <w:r w:rsidR="00BC0B5F">
        <w:t xml:space="preserve"> and use of a freeform numbering scheme</w:t>
      </w:r>
      <w:r w:rsidRPr="001622BC">
        <w:t xml:space="preserve">, it is possible that </w:t>
      </w:r>
      <w:r w:rsidR="000839B6">
        <w:t>C</w:t>
      </w:r>
      <w:r w:rsidRPr="001622BC">
        <w:t xml:space="preserve">ompetent </w:t>
      </w:r>
      <w:r w:rsidR="000839B6">
        <w:t>A</w:t>
      </w:r>
      <w:r w:rsidRPr="001622BC">
        <w:t>uthorities would have no control over the deployment of M</w:t>
      </w:r>
      <w:r w:rsidR="00BC0B5F">
        <w:t xml:space="preserve">obile </w:t>
      </w:r>
      <w:proofErr w:type="spellStart"/>
      <w:r w:rsidRPr="001622BC">
        <w:t>AtoN</w:t>
      </w:r>
      <w:proofErr w:type="spellEnd"/>
      <w:del w:id="5" w:author="Tom Southall" w:date="2019-04-05T09:47:00Z">
        <w:r w:rsidRPr="001622BC" w:rsidDel="00AF7962">
          <w:delText>s</w:delText>
        </w:r>
      </w:del>
      <w:r w:rsidRPr="001622BC">
        <w:t xml:space="preserve">. </w:t>
      </w:r>
    </w:p>
    <w:p w14:paraId="1BBDF90D" w14:textId="0C939632" w:rsidR="00D95C56" w:rsidRPr="00AF7962" w:rsidDel="00AF7962" w:rsidRDefault="00BC0B5F" w:rsidP="00AF7962">
      <w:pPr>
        <w:pStyle w:val="BodyText"/>
        <w:numPr>
          <w:ilvl w:val="0"/>
          <w:numId w:val="44"/>
        </w:numPr>
        <w:rPr>
          <w:del w:id="6" w:author="Tom Southall" w:date="2019-04-05T09:54:00Z"/>
          <w:highlight w:val="yellow"/>
          <w:lang w:eastAsia="ko-KR"/>
          <w:rPrChange w:id="7" w:author="Tom Southall" w:date="2019-04-05T09:50:00Z">
            <w:rPr>
              <w:del w:id="8" w:author="Tom Southall" w:date="2019-04-05T09:54:00Z"/>
              <w:lang w:eastAsia="ko-KR"/>
            </w:rPr>
          </w:rPrChange>
        </w:rPr>
        <w:pPrChange w:id="9" w:author="Tom Southall" w:date="2019-04-05T09:54:00Z">
          <w:pPr>
            <w:pStyle w:val="BodyText"/>
            <w:numPr>
              <w:numId w:val="44"/>
            </w:numPr>
            <w:ind w:left="720" w:hanging="360"/>
          </w:pPr>
        </w:pPrChange>
      </w:pPr>
      <w:del w:id="10" w:author="Tom Southall" w:date="2019-04-05T09:54:00Z">
        <w:r w:rsidRPr="00AF7962" w:rsidDel="00AF7962">
          <w:rPr>
            <w:highlight w:val="yellow"/>
            <w:rPrChange w:id="11" w:author="Tom Southall" w:date="2019-04-05T09:50:00Z">
              <w:rPr/>
            </w:rPrChange>
          </w:rPr>
          <w:delText xml:space="preserve">For Mobile AtoN, the </w:delText>
        </w:r>
        <w:r w:rsidR="00D95C56" w:rsidRPr="00AF7962" w:rsidDel="00AF7962">
          <w:rPr>
            <w:highlight w:val="yellow"/>
            <w:lang w:eastAsia="ko-KR"/>
            <w:rPrChange w:id="12" w:author="Tom Southall" w:date="2019-04-05T09:50:00Z">
              <w:rPr>
                <w:lang w:eastAsia="ko-KR"/>
              </w:rPr>
            </w:rPrChange>
          </w:rPr>
          <w:delText xml:space="preserve">AIS message </w:delText>
        </w:r>
        <w:r w:rsidRPr="00AF7962" w:rsidDel="00AF7962">
          <w:rPr>
            <w:highlight w:val="yellow"/>
            <w:lang w:eastAsia="ko-KR"/>
            <w:rPrChange w:id="13" w:author="Tom Southall" w:date="2019-04-05T09:50:00Z">
              <w:rPr>
                <w:lang w:eastAsia="ko-KR"/>
              </w:rPr>
            </w:rPrChange>
          </w:rPr>
          <w:delText xml:space="preserve">in ITU-R M.1371 </w:delText>
        </w:r>
      </w:del>
      <w:del w:id="14" w:author="Tom Southall" w:date="2019-04-05T09:52:00Z">
        <w:r w:rsidRPr="00AF7962" w:rsidDel="00AF7962">
          <w:rPr>
            <w:highlight w:val="yellow"/>
            <w:lang w:eastAsia="ko-KR"/>
            <w:rPrChange w:id="15" w:author="Tom Southall" w:date="2019-04-05T09:50:00Z">
              <w:rPr>
                <w:lang w:eastAsia="ko-KR"/>
              </w:rPr>
            </w:rPrChange>
          </w:rPr>
          <w:delText xml:space="preserve">should </w:delText>
        </w:r>
      </w:del>
      <w:del w:id="16" w:author="Tom Southall" w:date="2019-04-05T09:54:00Z">
        <w:r w:rsidR="00D95C56" w:rsidRPr="00AF7962" w:rsidDel="00AF7962">
          <w:rPr>
            <w:highlight w:val="yellow"/>
            <w:lang w:eastAsia="ko-KR"/>
            <w:rPrChange w:id="17" w:author="Tom Southall" w:date="2019-04-05T09:50:00Z">
              <w:rPr>
                <w:lang w:eastAsia="ko-KR"/>
              </w:rPr>
            </w:rPrChange>
          </w:rPr>
          <w:delText xml:space="preserve">include </w:delText>
        </w:r>
        <w:r w:rsidRPr="00AF7962" w:rsidDel="00AF7962">
          <w:rPr>
            <w:highlight w:val="yellow"/>
            <w:lang w:eastAsia="ko-KR"/>
            <w:rPrChange w:id="18" w:author="Tom Southall" w:date="2019-04-05T09:50:00Z">
              <w:rPr>
                <w:lang w:eastAsia="ko-KR"/>
              </w:rPr>
            </w:rPrChange>
          </w:rPr>
          <w:delText>course over ground and speed over ground (</w:delText>
        </w:r>
        <w:r w:rsidR="00D95C56" w:rsidRPr="00AF7962" w:rsidDel="00AF7962">
          <w:rPr>
            <w:highlight w:val="yellow"/>
            <w:lang w:eastAsia="ko-KR"/>
            <w:rPrChange w:id="19" w:author="Tom Southall" w:date="2019-04-05T09:50:00Z">
              <w:rPr>
                <w:lang w:eastAsia="ko-KR"/>
              </w:rPr>
            </w:rPrChange>
          </w:rPr>
          <w:delText>COG and SOG</w:delText>
        </w:r>
        <w:r w:rsidRPr="00AF7962" w:rsidDel="00AF7962">
          <w:rPr>
            <w:highlight w:val="yellow"/>
            <w:lang w:eastAsia="ko-KR"/>
            <w:rPrChange w:id="20" w:author="Tom Southall" w:date="2019-04-05T09:50:00Z">
              <w:rPr>
                <w:lang w:eastAsia="ko-KR"/>
              </w:rPr>
            </w:rPrChange>
          </w:rPr>
          <w:delText>)</w:delText>
        </w:r>
        <w:r w:rsidR="00D95C56" w:rsidRPr="00AF7962" w:rsidDel="00AF7962">
          <w:rPr>
            <w:highlight w:val="yellow"/>
            <w:lang w:eastAsia="ko-KR"/>
            <w:rPrChange w:id="21" w:author="Tom Southall" w:date="2019-04-05T09:50:00Z">
              <w:rPr>
                <w:lang w:eastAsia="ko-KR"/>
              </w:rPr>
            </w:rPrChange>
          </w:rPr>
          <w:delText>.</w:delText>
        </w:r>
      </w:del>
    </w:p>
    <w:p w14:paraId="1BC2D861" w14:textId="4B6A2620" w:rsidR="00BC0B5F" w:rsidRPr="00AF7962" w:rsidDel="00AF7962" w:rsidRDefault="00BC0B5F" w:rsidP="00AF7962">
      <w:pPr>
        <w:pStyle w:val="BodyText"/>
        <w:numPr>
          <w:ilvl w:val="0"/>
          <w:numId w:val="44"/>
        </w:numPr>
        <w:rPr>
          <w:del w:id="22" w:author="Tom Southall" w:date="2019-04-05T09:52:00Z"/>
          <w:highlight w:val="yellow"/>
          <w:lang w:eastAsia="ko-KR"/>
          <w:rPrChange w:id="23" w:author="Tom Southall" w:date="2019-04-05T09:50:00Z">
            <w:rPr>
              <w:del w:id="24" w:author="Tom Southall" w:date="2019-04-05T09:52:00Z"/>
              <w:lang w:eastAsia="ko-KR"/>
            </w:rPr>
          </w:rPrChange>
        </w:rPr>
        <w:pPrChange w:id="25" w:author="Tom Southall" w:date="2019-04-05T09:54:00Z">
          <w:pPr>
            <w:pStyle w:val="BodyText"/>
            <w:numPr>
              <w:ilvl w:val="1"/>
              <w:numId w:val="44"/>
            </w:numPr>
            <w:ind w:left="1440" w:hanging="360"/>
          </w:pPr>
        </w:pPrChange>
      </w:pPr>
      <w:del w:id="26" w:author="Tom Southall" w:date="2019-04-05T09:54:00Z">
        <w:r w:rsidRPr="00AF7962" w:rsidDel="00AF7962">
          <w:rPr>
            <w:highlight w:val="yellow"/>
            <w:lang w:eastAsia="ko-KR"/>
            <w:rPrChange w:id="27" w:author="Tom Southall" w:date="2019-04-05T09:50:00Z">
              <w:rPr>
                <w:lang w:eastAsia="ko-KR"/>
              </w:rPr>
            </w:rPrChange>
          </w:rPr>
          <w:delText>IALA propose that a new AIS message is required to achieve this</w:delText>
        </w:r>
        <w:r w:rsidR="00BC1C72" w:rsidRPr="00AF7962" w:rsidDel="00AF7962">
          <w:rPr>
            <w:highlight w:val="yellow"/>
            <w:lang w:eastAsia="ko-KR"/>
            <w:rPrChange w:id="28" w:author="Tom Southall" w:date="2019-04-05T09:50:00Z">
              <w:rPr>
                <w:lang w:eastAsia="ko-KR"/>
              </w:rPr>
            </w:rPrChange>
          </w:rPr>
          <w:delText>.</w:delText>
        </w:r>
      </w:del>
    </w:p>
    <w:p w14:paraId="62083413" w14:textId="7A761715" w:rsidR="00D95C56" w:rsidDel="00AF7962" w:rsidRDefault="00D95C56" w:rsidP="00AF7962">
      <w:pPr>
        <w:pStyle w:val="BodyText"/>
        <w:numPr>
          <w:ilvl w:val="0"/>
          <w:numId w:val="44"/>
        </w:numPr>
        <w:rPr>
          <w:del w:id="29" w:author="Tom Southall" w:date="2019-04-05T09:54:00Z"/>
          <w:lang w:eastAsia="ko-KR"/>
        </w:rPr>
      </w:pPr>
      <w:del w:id="30" w:author="Tom Southall" w:date="2019-04-05T09:54:00Z">
        <w:r w:rsidDel="00AF7962">
          <w:rPr>
            <w:lang w:eastAsia="ko-KR"/>
          </w:rPr>
          <w:delText>In the interim</w:delText>
        </w:r>
        <w:r w:rsidR="008A4155" w:rsidDel="00AF7962">
          <w:rPr>
            <w:lang w:eastAsia="ko-KR"/>
          </w:rPr>
          <w:delText xml:space="preserve">, </w:delText>
        </w:r>
        <w:r w:rsidR="007D3FE9" w:rsidDel="00AF7962">
          <w:rPr>
            <w:lang w:eastAsia="ko-KR"/>
          </w:rPr>
          <w:delText xml:space="preserve">to maintain support for legacy systems, </w:delText>
        </w:r>
      </w:del>
      <w:r w:rsidR="008A4155">
        <w:rPr>
          <w:lang w:eastAsia="ko-KR"/>
        </w:rPr>
        <w:t>AIS</w:t>
      </w:r>
      <w:r>
        <w:rPr>
          <w:lang w:eastAsia="ko-KR"/>
        </w:rPr>
        <w:t xml:space="preserve"> m</w:t>
      </w:r>
      <w:r w:rsidRPr="001622BC">
        <w:rPr>
          <w:lang w:eastAsia="ko-KR"/>
        </w:rPr>
        <w:t xml:space="preserve">essage 21 </w:t>
      </w:r>
      <w:r w:rsidR="007D3FE9">
        <w:rPr>
          <w:lang w:eastAsia="ko-KR"/>
        </w:rPr>
        <w:t>should be used to</w:t>
      </w:r>
      <w:r w:rsidRPr="001622BC">
        <w:rPr>
          <w:lang w:eastAsia="ko-KR"/>
        </w:rPr>
        <w:t xml:space="preserve"> indicate </w:t>
      </w:r>
      <w:r w:rsidR="008533FD">
        <w:rPr>
          <w:lang w:eastAsia="ko-KR"/>
        </w:rPr>
        <w:t xml:space="preserve">Mobile </w:t>
      </w:r>
      <w:proofErr w:type="spellStart"/>
      <w:r w:rsidR="008533FD">
        <w:rPr>
          <w:lang w:eastAsia="ko-KR"/>
        </w:rPr>
        <w:t>AtoN</w:t>
      </w:r>
      <w:proofErr w:type="spellEnd"/>
      <w:del w:id="31" w:author="Tom Southall" w:date="2019-04-05T09:49:00Z">
        <w:r w:rsidR="008533FD" w:rsidDel="00AF7962">
          <w:rPr>
            <w:lang w:eastAsia="ko-KR"/>
          </w:rPr>
          <w:delText>s</w:delText>
        </w:r>
      </w:del>
      <w:r w:rsidRPr="001622BC">
        <w:rPr>
          <w:lang w:eastAsia="ko-KR"/>
        </w:rPr>
        <w:t xml:space="preserve">. </w:t>
      </w:r>
      <w:r w:rsidR="007D3FE9">
        <w:rPr>
          <w:lang w:eastAsia="ko-KR"/>
        </w:rPr>
        <w:t xml:space="preserve">This </w:t>
      </w:r>
      <w:r w:rsidR="008533FD">
        <w:rPr>
          <w:lang w:eastAsia="ko-KR"/>
        </w:rPr>
        <w:t>could</w:t>
      </w:r>
      <w:r w:rsidR="007D3FE9">
        <w:rPr>
          <w:lang w:eastAsia="ko-KR"/>
        </w:rPr>
        <w:t xml:space="preserve"> be achieved by updating </w:t>
      </w:r>
      <w:r w:rsidRPr="001622BC">
        <w:rPr>
          <w:lang w:eastAsia="ko-KR"/>
        </w:rPr>
        <w:t>Table 7</w:t>
      </w:r>
      <w:r>
        <w:rPr>
          <w:lang w:eastAsia="ko-KR"/>
        </w:rPr>
        <w:t>4</w:t>
      </w:r>
      <w:r w:rsidRPr="001622BC">
        <w:rPr>
          <w:lang w:eastAsia="ko-KR"/>
        </w:rPr>
        <w:t xml:space="preserve"> of the ITU-R M.1371</w:t>
      </w:r>
      <w:r w:rsidRPr="00D305F8">
        <w:rPr>
          <w:lang w:eastAsia="ko-KR"/>
        </w:rPr>
        <w:t>-</w:t>
      </w:r>
      <w:r w:rsidR="007D3FE9">
        <w:rPr>
          <w:lang w:eastAsia="ko-KR"/>
        </w:rPr>
        <w:t>5</w:t>
      </w:r>
      <w:r w:rsidR="00BA0A7E">
        <w:rPr>
          <w:lang w:eastAsia="ko-KR"/>
        </w:rPr>
        <w:t xml:space="preserve"> to reflect </w:t>
      </w:r>
      <w:r w:rsidR="002364D2">
        <w:rPr>
          <w:lang w:eastAsia="ko-KR"/>
        </w:rPr>
        <w:t xml:space="preserve">that Mobile </w:t>
      </w:r>
      <w:proofErr w:type="spellStart"/>
      <w:r w:rsidR="002364D2">
        <w:rPr>
          <w:lang w:eastAsia="ko-KR"/>
        </w:rPr>
        <w:t>AtoN</w:t>
      </w:r>
      <w:proofErr w:type="spellEnd"/>
      <w:del w:id="32" w:author="Tom Southall" w:date="2019-04-05T09:49:00Z">
        <w:r w:rsidR="002364D2" w:rsidDel="00AF7962">
          <w:rPr>
            <w:lang w:eastAsia="ko-KR"/>
          </w:rPr>
          <w:delText>s</w:delText>
        </w:r>
      </w:del>
      <w:r w:rsidR="002364D2">
        <w:rPr>
          <w:lang w:eastAsia="ko-KR"/>
        </w:rPr>
        <w:t xml:space="preserve"> are captured by </w:t>
      </w:r>
      <w:r w:rsidR="00BA0A7E">
        <w:rPr>
          <w:lang w:eastAsia="ko-KR"/>
        </w:rPr>
        <w:t>aids-to-navigation code 31</w:t>
      </w:r>
      <w:r w:rsidR="007D3FE9">
        <w:rPr>
          <w:lang w:eastAsia="ko-KR"/>
        </w:rPr>
        <w:t>.</w:t>
      </w:r>
    </w:p>
    <w:p w14:paraId="1F6070A6" w14:textId="77777777" w:rsidR="00AF7962" w:rsidRDefault="00AF7962" w:rsidP="00AF7962">
      <w:pPr>
        <w:pStyle w:val="BodyText"/>
        <w:numPr>
          <w:ilvl w:val="0"/>
          <w:numId w:val="44"/>
        </w:numPr>
        <w:rPr>
          <w:ins w:id="33" w:author="Tom Southall" w:date="2019-04-05T09:54:00Z"/>
          <w:lang w:eastAsia="ko-KR"/>
        </w:rPr>
        <w:pPrChange w:id="34" w:author="Tom Southall" w:date="2019-04-05T09:54:00Z">
          <w:pPr>
            <w:pStyle w:val="BodyText"/>
            <w:numPr>
              <w:ilvl w:val="1"/>
              <w:numId w:val="44"/>
            </w:numPr>
            <w:ind w:left="1440" w:hanging="360"/>
          </w:pPr>
        </w:pPrChange>
      </w:pPr>
    </w:p>
    <w:p w14:paraId="6FC29A43" w14:textId="384F4483" w:rsidR="00D95C56" w:rsidRDefault="00DF3A69" w:rsidP="00AF7962">
      <w:pPr>
        <w:pStyle w:val="BodyText"/>
        <w:ind w:left="720"/>
        <w:rPr>
          <w:lang w:eastAsia="ko-KR"/>
        </w:rPr>
        <w:pPrChange w:id="35" w:author="Tom Southall" w:date="2019-04-05T09:54:00Z">
          <w:pPr>
            <w:pStyle w:val="BodyText"/>
            <w:numPr>
              <w:ilvl w:val="1"/>
              <w:numId w:val="44"/>
            </w:numPr>
            <w:ind w:left="1440" w:hanging="360"/>
          </w:pPr>
        </w:pPrChange>
      </w:pPr>
      <w:r>
        <w:rPr>
          <w:lang w:eastAsia="ko-KR"/>
        </w:rPr>
        <w:t xml:space="preserve">The </w:t>
      </w:r>
      <w:proofErr w:type="spellStart"/>
      <w:r>
        <w:rPr>
          <w:lang w:eastAsia="ko-KR"/>
        </w:rPr>
        <w:t>AtoN</w:t>
      </w:r>
      <w:proofErr w:type="spellEnd"/>
      <w:r>
        <w:rPr>
          <w:lang w:eastAsia="ko-KR"/>
        </w:rPr>
        <w:t xml:space="preserve"> type/nature as reflected in table 74 of ITU-R M.1371-5, shall include the word “MOBILE” </w:t>
      </w:r>
      <w:r w:rsidR="00D95C56">
        <w:rPr>
          <w:lang w:eastAsia="ko-KR"/>
        </w:rPr>
        <w:t xml:space="preserve">The </w:t>
      </w:r>
      <w:r w:rsidR="008533FD">
        <w:rPr>
          <w:lang w:eastAsia="ko-KR"/>
        </w:rPr>
        <w:t>n</w:t>
      </w:r>
      <w:r w:rsidR="00D95C56" w:rsidRPr="003B4691">
        <w:rPr>
          <w:lang w:eastAsia="ko-KR"/>
        </w:rPr>
        <w:t xml:space="preserve">ame </w:t>
      </w:r>
      <w:r w:rsidR="008F50D6">
        <w:rPr>
          <w:lang w:eastAsia="ko-KR"/>
        </w:rPr>
        <w:t xml:space="preserve">field </w:t>
      </w:r>
      <w:r w:rsidR="00D95C56" w:rsidRPr="003B4691">
        <w:rPr>
          <w:lang w:eastAsia="ko-KR"/>
        </w:rPr>
        <w:t xml:space="preserve">of </w:t>
      </w:r>
      <w:r w:rsidR="008533FD">
        <w:rPr>
          <w:lang w:eastAsia="ko-KR"/>
        </w:rPr>
        <w:t xml:space="preserve">the </w:t>
      </w:r>
      <w:proofErr w:type="spellStart"/>
      <w:r w:rsidR="007A26A8">
        <w:rPr>
          <w:lang w:eastAsia="ko-KR"/>
        </w:rPr>
        <w:t>AtoN</w:t>
      </w:r>
      <w:proofErr w:type="spellEnd"/>
      <w:r w:rsidR="00D95C56">
        <w:rPr>
          <w:lang w:eastAsia="ko-KR"/>
        </w:rPr>
        <w:t xml:space="preserve"> in message 21 should reflect the </w:t>
      </w:r>
      <w:r>
        <w:rPr>
          <w:lang w:eastAsia="ko-KR"/>
        </w:rPr>
        <w:t xml:space="preserve">nature of the hazard. </w:t>
      </w:r>
      <w:r w:rsidR="007A26A8">
        <w:rPr>
          <w:lang w:eastAsia="ko-KR"/>
        </w:rPr>
        <w:t>– for example</w:t>
      </w:r>
      <w:r w:rsidR="00D95C56">
        <w:rPr>
          <w:lang w:eastAsia="ko-KR"/>
        </w:rPr>
        <w:t xml:space="preserve"> “MARKER DRIFTING CONTAINER”</w:t>
      </w:r>
    </w:p>
    <w:p w14:paraId="2158C6E7" w14:textId="335A5A8A" w:rsidR="007A26A8" w:rsidRDefault="007A26A8" w:rsidP="000E5B94">
      <w:pPr>
        <w:pStyle w:val="BodyText"/>
        <w:numPr>
          <w:ilvl w:val="0"/>
          <w:numId w:val="44"/>
        </w:numPr>
        <w:rPr>
          <w:lang w:eastAsia="ko-KR"/>
        </w:rPr>
      </w:pPr>
      <w:r>
        <w:rPr>
          <w:lang w:eastAsia="ko-KR"/>
        </w:rPr>
        <w:lastRenderedPageBreak/>
        <w:t xml:space="preserve">IALA </w:t>
      </w:r>
      <w:ins w:id="36" w:author="Tom Southall" w:date="2019-04-05T09:55:00Z">
        <w:r w:rsidR="00AF7962">
          <w:rPr>
            <w:lang w:eastAsia="ko-KR"/>
          </w:rPr>
          <w:t xml:space="preserve">strongly </w:t>
        </w:r>
      </w:ins>
      <w:r>
        <w:rPr>
          <w:lang w:eastAsia="ko-KR"/>
        </w:rPr>
        <w:t>recommends that in Annex 1 of ITU “</w:t>
      </w:r>
      <w:r w:rsidRPr="006B2577">
        <w:rPr>
          <w:lang w:eastAsia="ko-KR"/>
        </w:rPr>
        <w:t>WORKING DOCUMENT TOWARDS A PRELIMINARY DRAFT NEW RECOMMENDATION ITU-R M.[AMRD]</w:t>
      </w:r>
      <w:r>
        <w:rPr>
          <w:lang w:eastAsia="ko-KR"/>
        </w:rPr>
        <w:t>”:</w:t>
      </w:r>
    </w:p>
    <w:p w14:paraId="69174C22" w14:textId="6B7E8670" w:rsidR="007A26A8" w:rsidRDefault="007A26A8" w:rsidP="000E5B94">
      <w:pPr>
        <w:pStyle w:val="BodyText"/>
        <w:numPr>
          <w:ilvl w:val="1"/>
          <w:numId w:val="44"/>
        </w:numPr>
        <w:rPr>
          <w:lang w:eastAsia="ko-KR"/>
        </w:rPr>
      </w:pPr>
      <w:r>
        <w:rPr>
          <w:lang w:eastAsia="ko-KR"/>
        </w:rPr>
        <w:t xml:space="preserve">The </w:t>
      </w:r>
      <w:r w:rsidR="00D95C56">
        <w:rPr>
          <w:lang w:eastAsia="ko-KR"/>
        </w:rPr>
        <w:t>height of</w:t>
      </w:r>
      <w:r>
        <w:rPr>
          <w:lang w:eastAsia="ko-KR"/>
        </w:rPr>
        <w:t xml:space="preserve"> a</w:t>
      </w:r>
      <w:r w:rsidR="00D64BCE">
        <w:rPr>
          <w:lang w:eastAsia="ko-KR"/>
        </w:rPr>
        <w:t xml:space="preserve">n antenna for an AIS device on a </w:t>
      </w:r>
      <w:r w:rsidR="00D95C56">
        <w:rPr>
          <w:lang w:eastAsia="ko-KR"/>
        </w:rPr>
        <w:t>M</w:t>
      </w:r>
      <w:r>
        <w:rPr>
          <w:lang w:eastAsia="ko-KR"/>
        </w:rPr>
        <w:t xml:space="preserve">obile </w:t>
      </w:r>
      <w:proofErr w:type="spellStart"/>
      <w:r w:rsidR="00D95C56">
        <w:rPr>
          <w:lang w:eastAsia="ko-KR"/>
        </w:rPr>
        <w:t>AtoN</w:t>
      </w:r>
      <w:proofErr w:type="spellEnd"/>
      <w:r w:rsidR="00D95C56">
        <w:rPr>
          <w:lang w:eastAsia="ko-KR"/>
        </w:rPr>
        <w:t xml:space="preserve"> will vary depending on the situation</w:t>
      </w:r>
      <w:r>
        <w:rPr>
          <w:lang w:eastAsia="ko-KR"/>
        </w:rPr>
        <w:t xml:space="preserve"> - for example, </w:t>
      </w:r>
      <w:r w:rsidR="00D95C56">
        <w:rPr>
          <w:lang w:eastAsia="ko-KR"/>
        </w:rPr>
        <w:t xml:space="preserve">drifting container vs drifting wreck. </w:t>
      </w:r>
      <w:r>
        <w:rPr>
          <w:lang w:eastAsia="ko-KR"/>
        </w:rPr>
        <w:t>It should not be limited to 1 metre.</w:t>
      </w:r>
    </w:p>
    <w:p w14:paraId="15FC85FA" w14:textId="1A6DA261" w:rsidR="00682E18" w:rsidRDefault="007A26A8" w:rsidP="000E5B94">
      <w:pPr>
        <w:pStyle w:val="BodyText"/>
        <w:numPr>
          <w:ilvl w:val="1"/>
          <w:numId w:val="44"/>
        </w:numPr>
        <w:rPr>
          <w:lang w:eastAsia="ko-KR"/>
        </w:rPr>
      </w:pPr>
      <w:r>
        <w:rPr>
          <w:lang w:eastAsia="ko-KR"/>
        </w:rPr>
        <w:t>T</w:t>
      </w:r>
      <w:r w:rsidR="00D95C56">
        <w:rPr>
          <w:lang w:eastAsia="ko-KR"/>
        </w:rPr>
        <w:t xml:space="preserve">he power of </w:t>
      </w:r>
      <w:r>
        <w:rPr>
          <w:lang w:eastAsia="ko-KR"/>
        </w:rPr>
        <w:t xml:space="preserve">a </w:t>
      </w:r>
      <w:r w:rsidR="00D64BCE">
        <w:rPr>
          <w:lang w:eastAsia="ko-KR"/>
        </w:rPr>
        <w:t xml:space="preserve">AIS device on a </w:t>
      </w:r>
      <w:r w:rsidR="00D95C56">
        <w:rPr>
          <w:lang w:eastAsia="ko-KR"/>
        </w:rPr>
        <w:t>M</w:t>
      </w:r>
      <w:r>
        <w:rPr>
          <w:lang w:eastAsia="ko-KR"/>
        </w:rPr>
        <w:t xml:space="preserve">obile </w:t>
      </w:r>
      <w:r w:rsidR="00D95C56">
        <w:rPr>
          <w:lang w:eastAsia="ko-KR"/>
        </w:rPr>
        <w:t xml:space="preserve">AtoN should be in </w:t>
      </w:r>
      <w:r>
        <w:rPr>
          <w:lang w:eastAsia="ko-KR"/>
        </w:rPr>
        <w:t>accordance with TABLE 3 of Recommendation</w:t>
      </w:r>
      <w:r w:rsidR="00D95C56">
        <w:rPr>
          <w:lang w:eastAsia="ko-KR"/>
        </w:rPr>
        <w:t xml:space="preserve"> ITU</w:t>
      </w:r>
      <w:r>
        <w:rPr>
          <w:lang w:eastAsia="ko-KR"/>
        </w:rPr>
        <w:noBreakHyphen/>
      </w:r>
      <w:r w:rsidR="00D95C56">
        <w:rPr>
          <w:lang w:eastAsia="ko-KR"/>
        </w:rPr>
        <w:t xml:space="preserve">R M.1371-5 </w:t>
      </w:r>
    </w:p>
    <w:p w14:paraId="5394A63F" w14:textId="49797B3E" w:rsidR="00D95C56" w:rsidRDefault="00682E18" w:rsidP="000E5B94">
      <w:pPr>
        <w:pStyle w:val="BodyText"/>
        <w:ind w:left="720"/>
        <w:rPr>
          <w:lang w:eastAsia="ko-KR"/>
        </w:rPr>
      </w:pPr>
      <w:r>
        <w:rPr>
          <w:lang w:eastAsia="ko-KR"/>
        </w:rPr>
        <w:t xml:space="preserve">This is to ensure Mobile AtoN have the possibility to be tracked by Competent Authorities using </w:t>
      </w:r>
      <w:del w:id="37" w:author="Tom Southall" w:date="2019-04-05T09:56:00Z">
        <w:r w:rsidR="002E430C" w:rsidDel="00746303">
          <w:rPr>
            <w:lang w:eastAsia="ko-KR"/>
          </w:rPr>
          <w:delText>pre-existing</w:delText>
        </w:r>
        <w:r w:rsidDel="00746303">
          <w:rPr>
            <w:lang w:eastAsia="ko-KR"/>
          </w:rPr>
          <w:delText xml:space="preserve"> </w:delText>
        </w:r>
      </w:del>
      <w:r w:rsidR="00DF3A69">
        <w:rPr>
          <w:lang w:eastAsia="ko-KR"/>
        </w:rPr>
        <w:t>terrest</w:t>
      </w:r>
      <w:ins w:id="38" w:author="Tom Southall" w:date="2019-04-05T09:57:00Z">
        <w:r w:rsidR="00746303">
          <w:rPr>
            <w:lang w:eastAsia="ko-KR"/>
          </w:rPr>
          <w:t>r</w:t>
        </w:r>
      </w:ins>
      <w:r w:rsidR="00DF3A69">
        <w:rPr>
          <w:lang w:eastAsia="ko-KR"/>
        </w:rPr>
        <w:t>ial</w:t>
      </w:r>
      <w:r w:rsidR="002E430C">
        <w:rPr>
          <w:lang w:eastAsia="ko-KR"/>
        </w:rPr>
        <w:t xml:space="preserve"> networks.</w:t>
      </w:r>
      <w:r>
        <w:rPr>
          <w:lang w:eastAsia="ko-KR"/>
        </w:rPr>
        <w:t xml:space="preserve"> </w:t>
      </w:r>
    </w:p>
    <w:p w14:paraId="2F5899D0" w14:textId="6240B8A2" w:rsidR="00DF3A69" w:rsidRPr="006F64AE" w:rsidDel="00746303" w:rsidRDefault="00DF3A69" w:rsidP="00DF3A69">
      <w:pPr>
        <w:pStyle w:val="BodyText"/>
        <w:numPr>
          <w:ilvl w:val="0"/>
          <w:numId w:val="44"/>
        </w:numPr>
        <w:rPr>
          <w:del w:id="39" w:author="Tom Southall" w:date="2019-04-05T09:56:00Z"/>
          <w:lang w:eastAsia="ko-KR"/>
        </w:rPr>
      </w:pPr>
      <w:del w:id="40" w:author="Tom Southall" w:date="2019-04-05T09:56:00Z">
        <w:r w:rsidDel="00746303">
          <w:rPr>
            <w:lang w:eastAsia="ja-JP"/>
          </w:rPr>
          <w:delText>To aid understanding regarding the development of Mobile AtoN the guiding principles for development are appended to this document.</w:delText>
        </w:r>
      </w:del>
    </w:p>
    <w:p w14:paraId="620ADE20" w14:textId="77777777" w:rsidR="009F5C36" w:rsidRPr="00EE0F11" w:rsidRDefault="00AA76C0" w:rsidP="005A638C">
      <w:pPr>
        <w:pStyle w:val="Heading1"/>
      </w:pPr>
      <w:r w:rsidRPr="00EE0F11">
        <w:t>Action requested</w:t>
      </w:r>
    </w:p>
    <w:p w14:paraId="2971DF46" w14:textId="528ABBEF" w:rsidR="00AF21AC" w:rsidRPr="00762845" w:rsidRDefault="00D95C56" w:rsidP="00BC3FB4">
      <w:pPr>
        <w:pStyle w:val="BodyText"/>
      </w:pPr>
      <w:r>
        <w:t>ITU WP</w:t>
      </w:r>
      <w:r w:rsidR="00753D12">
        <w:t xml:space="preserve"> </w:t>
      </w:r>
      <w:r>
        <w:t>5B</w:t>
      </w:r>
      <w:r w:rsidR="00EE0F11">
        <w:t xml:space="preserve"> is asked to note th</w:t>
      </w:r>
      <w:bookmarkStart w:id="41" w:name="_GoBack"/>
      <w:bookmarkEnd w:id="41"/>
      <w:r w:rsidR="00EE0F11">
        <w:t xml:space="preserve">e comments </w:t>
      </w:r>
      <w:r w:rsidR="006F64AE">
        <w:t xml:space="preserve">and information </w:t>
      </w:r>
      <w:r w:rsidR="00EE0F11">
        <w:t xml:space="preserve">provided and </w:t>
      </w:r>
      <w:r>
        <w:rPr>
          <w:rFonts w:hint="eastAsia"/>
          <w:lang w:eastAsia="ja-JP"/>
        </w:rPr>
        <w:t xml:space="preserve">take action as </w:t>
      </w:r>
      <w:r>
        <w:rPr>
          <w:lang w:eastAsia="ja-JP"/>
        </w:rPr>
        <w:t xml:space="preserve">it deems </w:t>
      </w:r>
      <w:r>
        <w:rPr>
          <w:rFonts w:hint="eastAsia"/>
          <w:lang w:eastAsia="ja-JP"/>
        </w:rPr>
        <w:t>appropriate</w:t>
      </w:r>
      <w:r w:rsidR="006F64AE">
        <w:rPr>
          <w:lang w:eastAsia="ja-JP"/>
        </w:rPr>
        <w:t>.</w:t>
      </w:r>
      <w:r w:rsidR="00DF3A69">
        <w:rPr>
          <w:lang w:eastAsia="ja-JP"/>
        </w:rPr>
        <w:t xml:space="preserve"> </w:t>
      </w:r>
    </w:p>
    <w:sectPr w:rsidR="00AF21AC" w:rsidRPr="00762845" w:rsidSect="003F09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BB1CB5" w14:textId="77777777" w:rsidR="00243519" w:rsidRDefault="00243519" w:rsidP="003F09F0">
      <w:r>
        <w:separator/>
      </w:r>
    </w:p>
  </w:endnote>
  <w:endnote w:type="continuationSeparator" w:id="0">
    <w:p w14:paraId="1C474F83" w14:textId="77777777" w:rsidR="00243519" w:rsidRDefault="00243519" w:rsidP="003F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A5C7E1" w14:textId="048ABBC8" w:rsidR="003F09F0" w:rsidRPr="003F09F0" w:rsidRDefault="003F09F0">
    <w:pPr>
      <w:pStyle w:val="Footer"/>
      <w:rPr>
        <w:lang w:val="en-GB"/>
      </w:rPr>
    </w:pPr>
    <w:r>
      <w:rPr>
        <w:lang w:val="en-GB"/>
      </w:rPr>
      <w:tab/>
    </w:r>
    <w:r w:rsidR="006F3942" w:rsidRPr="003F09F0">
      <w:rPr>
        <w:lang w:val="en-GB"/>
      </w:rPr>
      <w:fldChar w:fldCharType="begin"/>
    </w:r>
    <w:r w:rsidRPr="003F09F0">
      <w:rPr>
        <w:lang w:val="en-GB"/>
      </w:rPr>
      <w:instrText xml:space="preserve"> PAGE   \* MERGEFORMAT </w:instrText>
    </w:r>
    <w:r w:rsidR="006F3942" w:rsidRPr="003F09F0">
      <w:rPr>
        <w:lang w:val="en-GB"/>
      </w:rPr>
      <w:fldChar w:fldCharType="separate"/>
    </w:r>
    <w:r w:rsidR="00DF3A69">
      <w:rPr>
        <w:noProof/>
        <w:lang w:val="en-GB"/>
      </w:rPr>
      <w:t>2</w:t>
    </w:r>
    <w:r w:rsidR="006F3942" w:rsidRPr="003F09F0">
      <w:rPr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EBFEBA" w14:textId="1BBFE4A8" w:rsidR="00AF21AC" w:rsidRDefault="005A638C" w:rsidP="005A638C">
    <w:pPr>
      <w:pStyle w:val="Footer"/>
      <w:jc w:val="right"/>
    </w:pPr>
    <w:r w:rsidRPr="00442889">
      <w:rPr>
        <w:noProof/>
        <w:lang w:val="en-GB" w:eastAsia="en-GB"/>
      </w:rPr>
      <w:drawing>
        <wp:anchor distT="0" distB="0" distL="114300" distR="114300" simplePos="0" relativeHeight="251658240" behindDoc="1" locked="0" layoutInCell="1" allowOverlap="1" wp14:anchorId="7407CF46" wp14:editId="6AA7ABE9">
          <wp:simplePos x="0" y="0"/>
          <wp:positionH relativeFrom="page">
            <wp:posOffset>720090</wp:posOffset>
          </wp:positionH>
          <wp:positionV relativeFrom="page">
            <wp:posOffset>9967912</wp:posOffset>
          </wp:positionV>
          <wp:extent cx="3248025" cy="718820"/>
          <wp:effectExtent l="0" t="0" r="9525" b="5080"/>
          <wp:wrapNone/>
          <wp:docPr id="1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8025" cy="718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21AC">
      <w:tab/>
    </w:r>
    <w:r w:rsidR="005A0926">
      <w:fldChar w:fldCharType="begin"/>
    </w:r>
    <w:r w:rsidR="005A0926">
      <w:instrText xml:space="preserve"> PAGE   \* MERGEFORMAT </w:instrText>
    </w:r>
    <w:r w:rsidR="005A0926">
      <w:fldChar w:fldCharType="separate"/>
    </w:r>
    <w:r w:rsidR="00DF3A69">
      <w:rPr>
        <w:noProof/>
      </w:rPr>
      <w:t>1</w:t>
    </w:r>
    <w:r w:rsidR="005A092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A4B0E5" w14:textId="77777777" w:rsidR="00243519" w:rsidRDefault="00243519" w:rsidP="003F09F0">
      <w:r>
        <w:separator/>
      </w:r>
    </w:p>
  </w:footnote>
  <w:footnote w:type="continuationSeparator" w:id="0">
    <w:p w14:paraId="5B40C306" w14:textId="77777777" w:rsidR="00243519" w:rsidRDefault="00243519" w:rsidP="003F0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1C6945" w14:textId="77777777" w:rsidR="003F09F0" w:rsidRPr="003F09F0" w:rsidRDefault="003F09F0" w:rsidP="003F09F0">
    <w:pPr>
      <w:pStyle w:val="Header"/>
      <w:jc w:val="left"/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132F1" w14:textId="77777777" w:rsidR="003F09F0" w:rsidRPr="003F09F0" w:rsidRDefault="005A22B1" w:rsidP="003F09F0">
    <w:pPr>
      <w:pStyle w:val="Header"/>
      <w:spacing w:after="240"/>
      <w:jc w:val="left"/>
      <w:rPr>
        <w:lang w:val="en-GB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8DA49BD" wp14:editId="694BC414">
              <wp:simplePos x="0" y="0"/>
              <wp:positionH relativeFrom="column">
                <wp:posOffset>3256598</wp:posOffset>
              </wp:positionH>
              <wp:positionV relativeFrom="paragraph">
                <wp:posOffset>-12382</wp:posOffset>
              </wp:positionV>
              <wp:extent cx="2862580" cy="8763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2580" cy="876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jc w:val="right"/>
                            <w:tblLook w:val="04A0" w:firstRow="1" w:lastRow="0" w:firstColumn="1" w:lastColumn="0" w:noHBand="0" w:noVBand="1"/>
                          </w:tblPr>
                          <w:tblGrid>
                            <w:gridCol w:w="3921"/>
                          </w:tblGrid>
                          <w:tr w:rsidR="00421D50" w14:paraId="306FC6F5" w14:textId="77777777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3D7AF0AC" w14:textId="24E08339" w:rsidR="00421D50" w:rsidRPr="00FA1D76" w:rsidRDefault="00421D50" w:rsidP="00421D50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FA1D76">
                                  <w:rPr>
                                    <w:rFonts w:ascii="Calibri" w:hAnsi="Calibri"/>
                                  </w:rPr>
                                  <w:t>From:</w:t>
                                </w:r>
                                <w:r w:rsidRPr="00FA1D76">
                                  <w:rPr>
                                    <w:rFonts w:ascii="Calibri" w:hAnsi="Calibri"/>
                                  </w:rPr>
                                  <w:tab/>
                                </w:r>
                                <w:r w:rsidRPr="001802A5">
                                  <w:rPr>
                                    <w:rFonts w:ascii="Calibri" w:hAnsi="Calibri"/>
                                  </w:rPr>
                                  <w:t xml:space="preserve">IALA </w:t>
                                </w:r>
                                <w:r w:rsidR="00760275">
                                  <w:rPr>
                                    <w:rFonts w:ascii="Calibri" w:hAnsi="Calibri"/>
                                  </w:rPr>
                                  <w:t>ARM &amp; ENAV Committees</w:t>
                                </w:r>
                              </w:p>
                            </w:tc>
                          </w:tr>
                          <w:tr w:rsidR="00421D50" w14:paraId="1EF7B0B6" w14:textId="77777777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4B3081FD" w14:textId="08D1BA28" w:rsidR="00421D50" w:rsidRPr="00FA1D76" w:rsidRDefault="00421D50" w:rsidP="005C5AC7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FA1D76">
                                  <w:rPr>
                                    <w:rFonts w:ascii="Calibri" w:hAnsi="Calibri"/>
                                  </w:rPr>
                                  <w:t>Reference:</w:t>
                                </w:r>
                                <w:r w:rsidRPr="00FA1D76">
                                  <w:rPr>
                                    <w:rFonts w:ascii="Calibri" w:hAnsi="Calibri"/>
                                  </w:rPr>
                                  <w:tab/>
                                </w:r>
                                <w:r w:rsidR="00D11E71">
                                  <w:rPr>
                                    <w:rFonts w:ascii="Calibri" w:hAnsi="Calibri"/>
                                  </w:rPr>
                                  <w:t>ARM9</w:t>
                                </w:r>
                                <w:r w:rsidR="00760275">
                                  <w:rPr>
                                    <w:rFonts w:ascii="Calibri" w:hAnsi="Calibri"/>
                                  </w:rPr>
                                  <w:t>-12.</w:t>
                                </w:r>
                                <w:r w:rsidR="00D11E71">
                                  <w:rPr>
                                    <w:rFonts w:ascii="Calibri" w:hAnsi="Calibri"/>
                                  </w:rPr>
                                  <w:t>3</w:t>
                                </w:r>
                                <w:r w:rsidR="00760275">
                                  <w:rPr>
                                    <w:rFonts w:ascii="Calibri" w:hAnsi="Calibri"/>
                                  </w:rPr>
                                  <w:t>.1</w:t>
                                </w:r>
                              </w:p>
                            </w:tc>
                          </w:tr>
                          <w:tr w:rsidR="00421D50" w14:paraId="67C59E55" w14:textId="77777777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1F42FBE1" w14:textId="4EC823CD" w:rsidR="00421D50" w:rsidRPr="00FA1D76" w:rsidRDefault="001802A5" w:rsidP="00421D50">
                                <w:pPr>
                                  <w:tabs>
                                    <w:tab w:val="left" w:pos="1276"/>
                                  </w:tabs>
                                  <w:jc w:val="right"/>
                                  <w:rPr>
                                    <w:rFonts w:ascii="Calibri" w:hAnsi="Calibri"/>
                                  </w:rPr>
                                </w:pPr>
                                <w:r w:rsidRPr="000E5B94">
                                  <w:rPr>
                                    <w:rFonts w:ascii="Calibri" w:hAnsi="Calibri"/>
                                  </w:rPr>
                                  <w:t>04 April</w:t>
                                </w:r>
                                <w:r w:rsidR="00421D50" w:rsidRPr="00FA1D76">
                                  <w:rPr>
                                    <w:rFonts w:ascii="Calibri" w:hAnsi="Calibri"/>
                                  </w:rPr>
                                  <w:t xml:space="preserve"> 201</w:t>
                                </w:r>
                                <w:r>
                                  <w:rPr>
                                    <w:rFonts w:ascii="Calibri" w:hAnsi="Calibri"/>
                                  </w:rPr>
                                  <w:t>9</w:t>
                                </w:r>
                              </w:p>
                            </w:tc>
                          </w:tr>
                        </w:tbl>
                        <w:p w14:paraId="23581A8B" w14:textId="77777777" w:rsidR="001144E2" w:rsidRDefault="001144E2" w:rsidP="000B419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DA49B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56.45pt;margin-top:-.95pt;width:225.4pt;height:6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" stroked="f">
              <v:textbox>
                <w:txbxContent>
                  <w:tbl>
                    <w:tblPr>
                      <w:tblW w:w="0" w:type="auto"/>
                      <w:jc w:val="right"/>
                      <w:tblLook w:val="04A0" w:firstRow="1" w:lastRow="0" w:firstColumn="1" w:lastColumn="0" w:noHBand="0" w:noVBand="1"/>
                    </w:tblPr>
                    <w:tblGrid>
                      <w:gridCol w:w="3921"/>
                    </w:tblGrid>
                    <w:tr w:rsidR="00421D50" w14:paraId="306FC6F5" w14:textId="77777777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3D7AF0AC" w14:textId="24E08339" w:rsidR="00421D50" w:rsidRPr="00FA1D76" w:rsidRDefault="00421D50" w:rsidP="00421D50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FA1D76">
                            <w:rPr>
                              <w:rFonts w:ascii="Calibri" w:hAnsi="Calibri"/>
                            </w:rPr>
                            <w:t>From:</w:t>
                          </w:r>
                          <w:r w:rsidRPr="00FA1D76">
                            <w:rPr>
                              <w:rFonts w:ascii="Calibri" w:hAnsi="Calibri"/>
                            </w:rPr>
                            <w:tab/>
                          </w:r>
                          <w:r w:rsidRPr="001802A5">
                            <w:rPr>
                              <w:rFonts w:ascii="Calibri" w:hAnsi="Calibri"/>
                            </w:rPr>
                            <w:t xml:space="preserve">IALA </w:t>
                          </w:r>
                          <w:r w:rsidR="00760275">
                            <w:rPr>
                              <w:rFonts w:ascii="Calibri" w:hAnsi="Calibri"/>
                            </w:rPr>
                            <w:t>ARM &amp; ENAV Committees</w:t>
                          </w:r>
                        </w:p>
                      </w:tc>
                    </w:tr>
                    <w:tr w:rsidR="00421D50" w14:paraId="1EF7B0B6" w14:textId="77777777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4B3081FD" w14:textId="08D1BA28" w:rsidR="00421D50" w:rsidRPr="00FA1D76" w:rsidRDefault="00421D50" w:rsidP="005C5AC7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FA1D76">
                            <w:rPr>
                              <w:rFonts w:ascii="Calibri" w:hAnsi="Calibri"/>
                            </w:rPr>
                            <w:t>Reference:</w:t>
                          </w:r>
                          <w:r w:rsidRPr="00FA1D76">
                            <w:rPr>
                              <w:rFonts w:ascii="Calibri" w:hAnsi="Calibri"/>
                            </w:rPr>
                            <w:tab/>
                          </w:r>
                          <w:r w:rsidR="00D11E71">
                            <w:rPr>
                              <w:rFonts w:ascii="Calibri" w:hAnsi="Calibri"/>
                            </w:rPr>
                            <w:t>ARM9</w:t>
                          </w:r>
                          <w:r w:rsidR="00760275">
                            <w:rPr>
                              <w:rFonts w:ascii="Calibri" w:hAnsi="Calibri"/>
                            </w:rPr>
                            <w:t>-12.</w:t>
                          </w:r>
                          <w:r w:rsidR="00D11E71">
                            <w:rPr>
                              <w:rFonts w:ascii="Calibri" w:hAnsi="Calibri"/>
                            </w:rPr>
                            <w:t>3</w:t>
                          </w:r>
                          <w:r w:rsidR="00760275">
                            <w:rPr>
                              <w:rFonts w:ascii="Calibri" w:hAnsi="Calibri"/>
                            </w:rPr>
                            <w:t>.1</w:t>
                          </w:r>
                        </w:p>
                      </w:tc>
                    </w:tr>
                    <w:tr w:rsidR="00421D50" w14:paraId="67C59E55" w14:textId="77777777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1F42FBE1" w14:textId="4EC823CD" w:rsidR="00421D50" w:rsidRPr="00FA1D76" w:rsidRDefault="001802A5" w:rsidP="00421D50">
                          <w:pPr>
                            <w:tabs>
                              <w:tab w:val="left" w:pos="1276"/>
                            </w:tabs>
                            <w:jc w:val="right"/>
                            <w:rPr>
                              <w:rFonts w:ascii="Calibri" w:hAnsi="Calibri"/>
                            </w:rPr>
                          </w:pPr>
                          <w:r w:rsidRPr="000E5B94">
                            <w:rPr>
                              <w:rFonts w:ascii="Calibri" w:hAnsi="Calibri"/>
                            </w:rPr>
                            <w:t>04 April</w:t>
                          </w:r>
                          <w:r w:rsidR="00421D50" w:rsidRPr="00FA1D76">
                            <w:rPr>
                              <w:rFonts w:ascii="Calibri" w:hAnsi="Calibri"/>
                            </w:rPr>
                            <w:t xml:space="preserve"> 201</w:t>
                          </w:r>
                          <w:r>
                            <w:rPr>
                              <w:rFonts w:ascii="Calibri" w:hAnsi="Calibri"/>
                            </w:rPr>
                            <w:t>9</w:t>
                          </w:r>
                        </w:p>
                      </w:tc>
                    </w:tr>
                  </w:tbl>
                  <w:p w14:paraId="23581A8B" w14:textId="77777777" w:rsidR="001144E2" w:rsidRDefault="001144E2" w:rsidP="000B4199"/>
                </w:txbxContent>
              </v:textbox>
            </v:shape>
          </w:pict>
        </mc:Fallback>
      </mc:AlternateContent>
    </w:r>
    <w:r w:rsidR="009D3727">
      <w:rPr>
        <w:noProof/>
        <w:lang w:val="en-GB" w:eastAsia="en-GB"/>
      </w:rPr>
      <w:drawing>
        <wp:inline distT="0" distB="0" distL="0" distR="0" wp14:anchorId="1AAE2D2D" wp14:editId="2707DF21">
          <wp:extent cx="809625" cy="789077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6116" cy="7954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139B8">
      <w:rPr>
        <w:lang w:val="en-GB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F7E67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74926C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78EED6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4" w15:restartNumberingAfterBreak="0">
    <w:nsid w:val="0B8D6414"/>
    <w:multiLevelType w:val="multilevel"/>
    <w:tmpl w:val="6E065170"/>
    <w:lvl w:ilvl="0">
      <w:start w:val="1"/>
      <w:numFmt w:val="decimal"/>
      <w:pStyle w:val="AnnexHeading1"/>
      <w:lvlText w:val="%1"/>
      <w:lvlJc w:val="left"/>
      <w:pPr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C9739CA"/>
    <w:multiLevelType w:val="hybridMultilevel"/>
    <w:tmpl w:val="6358AE4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228C4"/>
    <w:multiLevelType w:val="hybridMultilevel"/>
    <w:tmpl w:val="1E74C9E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37E91"/>
    <w:multiLevelType w:val="multilevel"/>
    <w:tmpl w:val="147644E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1C7A317D"/>
    <w:multiLevelType w:val="hybridMultilevel"/>
    <w:tmpl w:val="817631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6A37E1A"/>
    <w:multiLevelType w:val="hybridMultilevel"/>
    <w:tmpl w:val="6ED69BF2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B92571F"/>
    <w:multiLevelType w:val="hybridMultilevel"/>
    <w:tmpl w:val="C7968036"/>
    <w:lvl w:ilvl="0" w:tplc="B3C29BD2">
      <w:numFmt w:val="bullet"/>
      <w:lvlText w:val="–"/>
      <w:lvlJc w:val="left"/>
      <w:pPr>
        <w:ind w:left="1080" w:hanging="720"/>
      </w:pPr>
      <w:rPr>
        <w:rFonts w:ascii="Calibri" w:eastAsia="Batang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C63137"/>
    <w:multiLevelType w:val="hybridMultilevel"/>
    <w:tmpl w:val="613809E4"/>
    <w:lvl w:ilvl="0" w:tplc="D402D94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5FE32B0"/>
    <w:multiLevelType w:val="hybridMultilevel"/>
    <w:tmpl w:val="67B4D09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777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60585238"/>
    <w:multiLevelType w:val="multilevel"/>
    <w:tmpl w:val="D66459D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4F21A1"/>
    <w:multiLevelType w:val="hybridMultilevel"/>
    <w:tmpl w:val="1D3CCAB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945A84"/>
    <w:multiLevelType w:val="hybridMultilevel"/>
    <w:tmpl w:val="81AAF25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756A98"/>
    <w:multiLevelType w:val="hybridMultilevel"/>
    <w:tmpl w:val="16F898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260A56"/>
    <w:multiLevelType w:val="multilevel"/>
    <w:tmpl w:val="0520DEC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9"/>
  </w:num>
  <w:num w:numId="2">
    <w:abstractNumId w:val="27"/>
  </w:num>
  <w:num w:numId="3">
    <w:abstractNumId w:val="19"/>
  </w:num>
  <w:num w:numId="4">
    <w:abstractNumId w:val="19"/>
  </w:num>
  <w:num w:numId="5">
    <w:abstractNumId w:val="12"/>
  </w:num>
  <w:num w:numId="6">
    <w:abstractNumId w:val="20"/>
  </w:num>
  <w:num w:numId="7">
    <w:abstractNumId w:val="16"/>
  </w:num>
  <w:num w:numId="8">
    <w:abstractNumId w:val="3"/>
  </w:num>
  <w:num w:numId="9">
    <w:abstractNumId w:val="11"/>
  </w:num>
  <w:num w:numId="10">
    <w:abstractNumId w:val="21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3"/>
  </w:num>
  <w:num w:numId="17">
    <w:abstractNumId w:val="26"/>
  </w:num>
  <w:num w:numId="18">
    <w:abstractNumId w:val="10"/>
  </w:num>
  <w:num w:numId="19">
    <w:abstractNumId w:val="22"/>
  </w:num>
  <w:num w:numId="20">
    <w:abstractNumId w:val="17"/>
  </w:num>
  <w:num w:numId="21">
    <w:abstractNumId w:val="13"/>
  </w:num>
  <w:num w:numId="22">
    <w:abstractNumId w:val="13"/>
  </w:num>
  <w:num w:numId="23">
    <w:abstractNumId w:val="13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14"/>
  </w:num>
  <w:num w:numId="27">
    <w:abstractNumId w:val="4"/>
  </w:num>
  <w:num w:numId="28">
    <w:abstractNumId w:val="4"/>
  </w:num>
  <w:num w:numId="29">
    <w:abstractNumId w:val="4"/>
  </w:num>
  <w:num w:numId="30">
    <w:abstractNumId w:val="13"/>
  </w:num>
  <w:num w:numId="31">
    <w:abstractNumId w:val="13"/>
  </w:num>
  <w:num w:numId="32">
    <w:abstractNumId w:val="13"/>
  </w:num>
  <w:num w:numId="33">
    <w:abstractNumId w:val="1"/>
  </w:num>
  <w:num w:numId="34">
    <w:abstractNumId w:val="0"/>
  </w:num>
  <w:num w:numId="35">
    <w:abstractNumId w:val="2"/>
  </w:num>
  <w:num w:numId="36">
    <w:abstractNumId w:val="7"/>
  </w:num>
  <w:num w:numId="37">
    <w:abstractNumId w:val="7"/>
  </w:num>
  <w:num w:numId="38">
    <w:abstractNumId w:val="8"/>
  </w:num>
  <w:num w:numId="39">
    <w:abstractNumId w:val="7"/>
  </w:num>
  <w:num w:numId="40">
    <w:abstractNumId w:val="9"/>
  </w:num>
  <w:num w:numId="41">
    <w:abstractNumId w:val="18"/>
  </w:num>
  <w:num w:numId="42">
    <w:abstractNumId w:val="25"/>
  </w:num>
  <w:num w:numId="43">
    <w:abstractNumId w:val="15"/>
  </w:num>
  <w:num w:numId="44">
    <w:abstractNumId w:val="23"/>
  </w:num>
  <w:num w:numId="45">
    <w:abstractNumId w:val="24"/>
  </w:num>
  <w:num w:numId="46">
    <w:abstractNumId w:val="6"/>
  </w:num>
  <w:num w:numId="47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om Southall">
    <w15:presenceInfo w15:providerId="Windows Live" w15:userId="d5c4e615c394a3a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/>
  <w:trackRevisions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CD0"/>
    <w:rsid w:val="00031339"/>
    <w:rsid w:val="00031A92"/>
    <w:rsid w:val="000348ED"/>
    <w:rsid w:val="00036801"/>
    <w:rsid w:val="00050DA7"/>
    <w:rsid w:val="0007496D"/>
    <w:rsid w:val="000839B6"/>
    <w:rsid w:val="000A5A01"/>
    <w:rsid w:val="000B4199"/>
    <w:rsid w:val="000C6466"/>
    <w:rsid w:val="000E3B9B"/>
    <w:rsid w:val="000E5B94"/>
    <w:rsid w:val="00112CDB"/>
    <w:rsid w:val="001144E2"/>
    <w:rsid w:val="00135447"/>
    <w:rsid w:val="00152273"/>
    <w:rsid w:val="00157258"/>
    <w:rsid w:val="001731A7"/>
    <w:rsid w:val="001802A5"/>
    <w:rsid w:val="001A798A"/>
    <w:rsid w:val="001B5FCE"/>
    <w:rsid w:val="001C74CF"/>
    <w:rsid w:val="001E5F9C"/>
    <w:rsid w:val="001F3F11"/>
    <w:rsid w:val="00203C0C"/>
    <w:rsid w:val="002364D2"/>
    <w:rsid w:val="00243519"/>
    <w:rsid w:val="0026535E"/>
    <w:rsid w:val="00281192"/>
    <w:rsid w:val="00286CD0"/>
    <w:rsid w:val="002A66E3"/>
    <w:rsid w:val="002A6B28"/>
    <w:rsid w:val="002E0EA4"/>
    <w:rsid w:val="002E430C"/>
    <w:rsid w:val="002E5D24"/>
    <w:rsid w:val="003060F0"/>
    <w:rsid w:val="00314E67"/>
    <w:rsid w:val="00364EEA"/>
    <w:rsid w:val="003664E7"/>
    <w:rsid w:val="003C38E9"/>
    <w:rsid w:val="003D55DD"/>
    <w:rsid w:val="003E08EF"/>
    <w:rsid w:val="003F09F0"/>
    <w:rsid w:val="00420743"/>
    <w:rsid w:val="00421D50"/>
    <w:rsid w:val="00424954"/>
    <w:rsid w:val="00426ED0"/>
    <w:rsid w:val="00427837"/>
    <w:rsid w:val="004720B0"/>
    <w:rsid w:val="004738A7"/>
    <w:rsid w:val="00490D14"/>
    <w:rsid w:val="004C220D"/>
    <w:rsid w:val="004D3B5E"/>
    <w:rsid w:val="004E5118"/>
    <w:rsid w:val="004E5526"/>
    <w:rsid w:val="00500599"/>
    <w:rsid w:val="0051172E"/>
    <w:rsid w:val="005453A6"/>
    <w:rsid w:val="0057083F"/>
    <w:rsid w:val="00590E11"/>
    <w:rsid w:val="00597DFA"/>
    <w:rsid w:val="005A0926"/>
    <w:rsid w:val="005A22B1"/>
    <w:rsid w:val="005A638C"/>
    <w:rsid w:val="005C253E"/>
    <w:rsid w:val="005C5AC7"/>
    <w:rsid w:val="005D05AC"/>
    <w:rsid w:val="005D13E3"/>
    <w:rsid w:val="005E74E7"/>
    <w:rsid w:val="00630F7F"/>
    <w:rsid w:val="00643DAA"/>
    <w:rsid w:val="0064435F"/>
    <w:rsid w:val="00653697"/>
    <w:rsid w:val="0067273B"/>
    <w:rsid w:val="00682E18"/>
    <w:rsid w:val="006D1327"/>
    <w:rsid w:val="006E3952"/>
    <w:rsid w:val="006F3942"/>
    <w:rsid w:val="006F64AE"/>
    <w:rsid w:val="00706EBA"/>
    <w:rsid w:val="00711656"/>
    <w:rsid w:val="007139B8"/>
    <w:rsid w:val="00725804"/>
    <w:rsid w:val="00727E88"/>
    <w:rsid w:val="00743C04"/>
    <w:rsid w:val="00746303"/>
    <w:rsid w:val="00753D12"/>
    <w:rsid w:val="007548A2"/>
    <w:rsid w:val="00760275"/>
    <w:rsid w:val="00762845"/>
    <w:rsid w:val="00775878"/>
    <w:rsid w:val="00782F79"/>
    <w:rsid w:val="00785F11"/>
    <w:rsid w:val="007A26A8"/>
    <w:rsid w:val="007A3445"/>
    <w:rsid w:val="007B72C0"/>
    <w:rsid w:val="007C5F38"/>
    <w:rsid w:val="007D3FE9"/>
    <w:rsid w:val="007D796E"/>
    <w:rsid w:val="00806B49"/>
    <w:rsid w:val="00847819"/>
    <w:rsid w:val="008533FD"/>
    <w:rsid w:val="00872453"/>
    <w:rsid w:val="008A4155"/>
    <w:rsid w:val="008D5CC9"/>
    <w:rsid w:val="008E715C"/>
    <w:rsid w:val="008F4CCD"/>
    <w:rsid w:val="008F50D6"/>
    <w:rsid w:val="00902AA4"/>
    <w:rsid w:val="0098355D"/>
    <w:rsid w:val="009D3727"/>
    <w:rsid w:val="009F3B6C"/>
    <w:rsid w:val="009F5C36"/>
    <w:rsid w:val="00A23224"/>
    <w:rsid w:val="00A27F12"/>
    <w:rsid w:val="00A30579"/>
    <w:rsid w:val="00A636DB"/>
    <w:rsid w:val="00A664E9"/>
    <w:rsid w:val="00AA76C0"/>
    <w:rsid w:val="00AE25D9"/>
    <w:rsid w:val="00AF21AC"/>
    <w:rsid w:val="00AF268C"/>
    <w:rsid w:val="00AF7962"/>
    <w:rsid w:val="00B046AB"/>
    <w:rsid w:val="00B077EC"/>
    <w:rsid w:val="00B15B24"/>
    <w:rsid w:val="00B32C9F"/>
    <w:rsid w:val="00B378A2"/>
    <w:rsid w:val="00B8247E"/>
    <w:rsid w:val="00B95F18"/>
    <w:rsid w:val="00BA0A7E"/>
    <w:rsid w:val="00BC0B5F"/>
    <w:rsid w:val="00BC1C72"/>
    <w:rsid w:val="00BC3FB4"/>
    <w:rsid w:val="00BD033C"/>
    <w:rsid w:val="00BF48F3"/>
    <w:rsid w:val="00C064EF"/>
    <w:rsid w:val="00CE0CA2"/>
    <w:rsid w:val="00CE3C21"/>
    <w:rsid w:val="00CF6499"/>
    <w:rsid w:val="00CF6BE8"/>
    <w:rsid w:val="00D06745"/>
    <w:rsid w:val="00D11E71"/>
    <w:rsid w:val="00D64BCE"/>
    <w:rsid w:val="00D9229E"/>
    <w:rsid w:val="00D95C56"/>
    <w:rsid w:val="00DE183D"/>
    <w:rsid w:val="00DF3A69"/>
    <w:rsid w:val="00E06C14"/>
    <w:rsid w:val="00E1542A"/>
    <w:rsid w:val="00E64E0D"/>
    <w:rsid w:val="00E6721E"/>
    <w:rsid w:val="00E809E3"/>
    <w:rsid w:val="00E82E78"/>
    <w:rsid w:val="00E92C22"/>
    <w:rsid w:val="00E93C9B"/>
    <w:rsid w:val="00EB572C"/>
    <w:rsid w:val="00EC3B04"/>
    <w:rsid w:val="00EE0F11"/>
    <w:rsid w:val="00EE3F2F"/>
    <w:rsid w:val="00EF1442"/>
    <w:rsid w:val="00F36B39"/>
    <w:rsid w:val="00FA1D76"/>
    <w:rsid w:val="00FA6769"/>
    <w:rsid w:val="00FC0448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2E67DC6"/>
  <w15:docId w15:val="{0F7667C5-DB5C-42EF-A423-EC041548F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5A638C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BC3FB4"/>
    <w:pPr>
      <w:spacing w:after="120"/>
      <w:jc w:val="both"/>
    </w:pPr>
    <w:rPr>
      <w:rFonts w:ascii="Calibri" w:hAnsi="Calibri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 w:val="24"/>
      <w:szCs w:val="22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EE0F11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eastAsia="Times" w:hAnsiTheme="minorHAnsi"/>
      <w:lang w:val="fr-FR"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BC3FB4"/>
    <w:rPr>
      <w:rFonts w:ascii="Calibri" w:hAnsi="Calibri"/>
      <w:sz w:val="22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  <w:style w:type="character" w:customStyle="1" w:styleId="TitleChar">
    <w:name w:val="Title Char"/>
    <w:basedOn w:val="DefaultParagraphFont"/>
    <w:link w:val="Title"/>
    <w:rsid w:val="00421D50"/>
    <w:rPr>
      <w:rFonts w:ascii="Arial" w:hAnsi="Arial" w:cs="Arial"/>
      <w:b/>
      <w:bCs/>
      <w:kern w:val="28"/>
      <w:sz w:val="32"/>
      <w:szCs w:val="32"/>
      <w:lang w:eastAsia="en-US"/>
    </w:rPr>
  </w:style>
  <w:style w:type="character" w:styleId="Strong">
    <w:name w:val="Strong"/>
    <w:basedOn w:val="DefaultParagraphFont"/>
    <w:uiPriority w:val="22"/>
    <w:qFormat/>
    <w:rsid w:val="00B32C9F"/>
    <w:rPr>
      <w:b/>
      <w:bCs/>
    </w:rPr>
  </w:style>
  <w:style w:type="character" w:styleId="Hyperlink">
    <w:name w:val="Hyperlink"/>
    <w:basedOn w:val="DefaultParagraphFont"/>
    <w:uiPriority w:val="99"/>
    <w:unhideWhenUsed/>
    <w:rsid w:val="00B32C9F"/>
    <w:rPr>
      <w:color w:val="0000FF"/>
      <w:u w:val="single"/>
    </w:rPr>
  </w:style>
  <w:style w:type="character" w:customStyle="1" w:styleId="price">
    <w:name w:val="price"/>
    <w:basedOn w:val="DefaultParagraphFont"/>
    <w:rsid w:val="00B32C9F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E3B9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EE0F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0F1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0F11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0F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0F11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CF6BE8"/>
    <w:pPr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nb-NO" w:eastAsia="nb-NO"/>
    </w:rPr>
  </w:style>
  <w:style w:type="paragraph" w:customStyle="1" w:styleId="References">
    <w:name w:val="References"/>
    <w:basedOn w:val="Normal"/>
    <w:qFormat/>
    <w:rsid w:val="00D95C56"/>
    <w:pPr>
      <w:numPr>
        <w:numId w:val="40"/>
      </w:numPr>
      <w:spacing w:after="120"/>
    </w:pPr>
    <w:rPr>
      <w:rFonts w:asciiTheme="minorHAnsi" w:eastAsiaTheme="minorEastAsia" w:hAnsiTheme="minorHAnsi" w:cs="Calibri"/>
      <w:lang w:eastAsia="en-GB"/>
    </w:rPr>
  </w:style>
  <w:style w:type="paragraph" w:styleId="Revision">
    <w:name w:val="Revision"/>
    <w:hidden/>
    <w:uiPriority w:val="99"/>
    <w:semiHidden/>
    <w:rsid w:val="0026535E"/>
    <w:rPr>
      <w:rFonts w:ascii="Arial" w:hAnsi="Arial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A91CE-FA52-4D3E-B345-8FD18CB66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512</Words>
  <Characters>2923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Tom Southall</cp:lastModifiedBy>
  <cp:revision>2</cp:revision>
  <cp:lastPrinted>2006-10-19T10:49:00Z</cp:lastPrinted>
  <dcterms:created xsi:type="dcterms:W3CDTF">2019-04-05T07:57:00Z</dcterms:created>
  <dcterms:modified xsi:type="dcterms:W3CDTF">2019-04-05T07:57:00Z</dcterms:modified>
</cp:coreProperties>
</file>